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4B2F7" w14:textId="51BA188A" w:rsidR="00DB4049" w:rsidRPr="00436E9C" w:rsidRDefault="00DB4049" w:rsidP="00DB4049">
      <w:pPr>
        <w:spacing w:line="276" w:lineRule="auto"/>
        <w:jc w:val="center"/>
        <w:rPr>
          <w:b/>
          <w:sz w:val="28"/>
          <w:szCs w:val="28"/>
        </w:rPr>
      </w:pPr>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5A138C">
            <w:rPr>
              <w:rStyle w:val="Style1"/>
              <w:sz w:val="28"/>
              <w:szCs w:val="28"/>
            </w:rPr>
            <w:t>III.1</w:t>
          </w:r>
          <w:r w:rsidR="00906F89">
            <w:rPr>
              <w:rStyle w:val="Style1"/>
              <w:sz w:val="28"/>
              <w:szCs w:val="28"/>
            </w:rPr>
            <w:t>1</w:t>
          </w:r>
        </w:sdtContent>
      </w:sdt>
      <w:r w:rsidRPr="00436E9C">
        <w:rPr>
          <w:rStyle w:val="Style1"/>
          <w:sz w:val="28"/>
          <w:szCs w:val="28"/>
        </w:rPr>
        <w:t xml:space="preserve"> </w:t>
      </w:r>
      <w:r w:rsidRPr="00436E9C">
        <w:rPr>
          <w:rStyle w:val="Style1"/>
          <w:b w:val="0"/>
          <w:sz w:val="28"/>
          <w:szCs w:val="28"/>
        </w:rPr>
        <w:t>– Declarații solicitanți</w:t>
      </w:r>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736F9920"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00144A98">
            <w:rPr>
              <w:rStyle w:val="Style2"/>
              <w:sz w:val="28"/>
              <w:szCs w:val="28"/>
            </w:rPr>
            <w:t>481A</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906F89"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48C14952" w14:textId="7B21C3CB" w:rsidR="00DB4049" w:rsidRPr="00436E9C" w:rsidRDefault="00DB4049" w:rsidP="00DB4049">
      <w:pPr>
        <w:jc w:val="both"/>
      </w:pPr>
      <w:r w:rsidRPr="00436E9C">
        <w:t>Declar prin prezenta că sunt de acord ca Autoritatea de Management a PR N</w:t>
      </w:r>
      <w:del w:id="0" w:author="Marius Salagean" w:date="2022-10-10T14:34:00Z">
        <w:r w:rsidRPr="00436E9C" w:rsidDel="00443671">
          <w:delText>-</w:delText>
        </w:r>
      </w:del>
      <w:r w:rsidRPr="00436E9C">
        <w:t>V 2021-2027 să fie autorizat prin compartimentele de specialitate ale AM PR NV responsabi</w:t>
      </w:r>
      <w:bookmarkStart w:id="1" w:name="_GoBack"/>
      <w:bookmarkEnd w:id="1"/>
      <w:r w:rsidRPr="00436E9C">
        <w:t>le cu evaluarea, selecția și contractarea cererii de finanțare, să proceseze datele mele personale/ale societăților pe care le reprezint/ la care dețin acțiuni/ părți sociale, în cadrul activității de evaluare, selecție și contractare,</w:t>
      </w:r>
      <w:r w:rsidR="00940FD8">
        <w:t xml:space="preserve"> </w:t>
      </w:r>
      <w:r w:rsidR="00940FD8" w:rsidRPr="00C642A7">
        <w:rPr>
          <w:rFonts w:cstheme="minorHAnsi"/>
        </w:rPr>
        <w:t>și dacă este cazul în procesul de implementare și monitorizare a contractului de finanțare</w:t>
      </w:r>
      <w:r w:rsidR="00940FD8">
        <w:t xml:space="preserve">, </w:t>
      </w:r>
      <w:r w:rsidRPr="00436E9C">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AMPOR de a utiliza datele disponibile în baze de date externe în scopul identificării și calculării indicatorilor de risc în procesul de evaluare, selecție și contractare a cererii de finanțare</w:t>
      </w:r>
      <w:r w:rsidR="00940FD8">
        <w:t xml:space="preserve"> </w:t>
      </w:r>
      <w:r w:rsidR="00940FD8" w:rsidRPr="00C642A7">
        <w:rPr>
          <w:rFonts w:cstheme="minorHAnsi"/>
        </w:rPr>
        <w:t>și dacă este cazul în procesul de implementare și monitorizare a contractului de finanțare</w:t>
      </w:r>
      <w:r w:rsidR="00940FD8">
        <w:t>,</w:t>
      </w:r>
      <w:r w:rsidRPr="00436E9C">
        <w:t xml:space="preserve">. </w:t>
      </w:r>
    </w:p>
    <w:p w14:paraId="3A26B54B" w14:textId="77777777" w:rsidR="00DB4049" w:rsidRPr="00436E9C" w:rsidRDefault="00DB4049" w:rsidP="00DB4049">
      <w:pPr>
        <w:jc w:val="both"/>
      </w:pPr>
      <w:r w:rsidRPr="00436E9C">
        <w:t xml:space="preserve">Declar că am luat la cunoștință de drepturile mele conferite de Regulamentul UE 679 / 2016, inclusiv  despre drepturile pe care subiecții datelor cu caracter personal le dețin, dreptul la acces la date, dreptul </w:t>
      </w:r>
      <w:r w:rsidRPr="00436E9C">
        <w:lastRenderedPageBreak/>
        <w:t>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906F89"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35AB1" w14:textId="77777777" w:rsidR="00F06739" w:rsidRDefault="00F06739" w:rsidP="00C70E48">
      <w:pPr>
        <w:spacing w:after="0" w:line="240" w:lineRule="auto"/>
      </w:pPr>
      <w:r>
        <w:separator/>
      </w:r>
    </w:p>
  </w:endnote>
  <w:endnote w:type="continuationSeparator" w:id="0">
    <w:p w14:paraId="1C09658A" w14:textId="77777777" w:rsidR="00F06739" w:rsidRDefault="00F0673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19F16" w14:textId="77777777" w:rsidR="00F06739" w:rsidRDefault="00F06739" w:rsidP="00C70E48">
      <w:pPr>
        <w:spacing w:after="0" w:line="240" w:lineRule="auto"/>
      </w:pPr>
      <w:r>
        <w:separator/>
      </w:r>
    </w:p>
  </w:footnote>
  <w:footnote w:type="continuationSeparator" w:id="0">
    <w:p w14:paraId="6FB92848" w14:textId="77777777" w:rsidR="00F06739" w:rsidRDefault="00F06739"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us Salagean">
    <w15:presenceInfo w15:providerId="None" w15:userId="Marius Salag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144A98"/>
    <w:rsid w:val="00327350"/>
    <w:rsid w:val="003F4B59"/>
    <w:rsid w:val="00443671"/>
    <w:rsid w:val="004637BD"/>
    <w:rsid w:val="005A138C"/>
    <w:rsid w:val="00744AEB"/>
    <w:rsid w:val="00906F89"/>
    <w:rsid w:val="00940FD8"/>
    <w:rsid w:val="00966F0D"/>
    <w:rsid w:val="009A1AC8"/>
    <w:rsid w:val="00A72684"/>
    <w:rsid w:val="00C70E48"/>
    <w:rsid w:val="00DB4049"/>
    <w:rsid w:val="00DF0C77"/>
    <w:rsid w:val="00EE085E"/>
    <w:rsid w:val="00F0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B17853"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B17853"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B17853"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B17853"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B17853"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B17853"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B17853"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B17853"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B17853"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B17853"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B17853"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B17853"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B17853"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077F67"/>
    <w:rsid w:val="002350FD"/>
    <w:rsid w:val="00396812"/>
    <w:rsid w:val="00641A5B"/>
    <w:rsid w:val="00AF261B"/>
    <w:rsid w:val="00B17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72A727BBAA4F45A940F56F17C7FB53">
    <w:name w:val="1672A727BBAA4F45A940F56F17C7FB53"/>
    <w:rsid w:val="00AF261B"/>
  </w:style>
  <w:style w:type="character" w:styleId="PlaceholderText">
    <w:name w:val="Placeholder Text"/>
    <w:basedOn w:val="DefaultParagraphFont"/>
    <w:uiPriority w:val="99"/>
    <w:semiHidden/>
    <w:rsid w:val="00AF261B"/>
    <w:rPr>
      <w:color w:val="808080"/>
    </w:rPr>
  </w:style>
  <w:style w:type="paragraph" w:customStyle="1" w:styleId="F40C9BE4B0BC44C6ACD4CD3F5BDB6812">
    <w:name w:val="F40C9BE4B0BC44C6ACD4CD3F5BDB6812"/>
    <w:rsid w:val="00AF261B"/>
  </w:style>
  <w:style w:type="paragraph" w:customStyle="1" w:styleId="8577D4AB9F5D4B96933D5EEB79B5E50B">
    <w:name w:val="8577D4AB9F5D4B96933D5EEB79B5E50B"/>
    <w:rsid w:val="00AF261B"/>
  </w:style>
  <w:style w:type="paragraph" w:customStyle="1" w:styleId="98C24FA8E91644D3852702C916A093F2">
    <w:name w:val="98C24FA8E91644D3852702C916A093F2"/>
    <w:rsid w:val="00AF261B"/>
  </w:style>
  <w:style w:type="paragraph" w:customStyle="1" w:styleId="8F2C5AC25CF84C1D9E3105FBB8423D9F">
    <w:name w:val="8F2C5AC25CF84C1D9E3105FBB8423D9F"/>
    <w:rsid w:val="00AF261B"/>
  </w:style>
  <w:style w:type="paragraph" w:customStyle="1" w:styleId="A1279EBF847842859780D609B4BCBB98">
    <w:name w:val="A1279EBF847842859780D609B4BCBB98"/>
    <w:rsid w:val="00AF261B"/>
  </w:style>
  <w:style w:type="paragraph" w:customStyle="1" w:styleId="7BD00BE6BA3B4AD0BF13F3A026274AA4">
    <w:name w:val="7BD00BE6BA3B4AD0BF13F3A026274AA4"/>
    <w:rsid w:val="00AF261B"/>
  </w:style>
  <w:style w:type="paragraph" w:customStyle="1" w:styleId="6A351DABE05648A5A84356CAC3AABBB0">
    <w:name w:val="6A351DABE05648A5A84356CAC3AABBB0"/>
    <w:rsid w:val="00AF261B"/>
  </w:style>
  <w:style w:type="paragraph" w:customStyle="1" w:styleId="A1E695DA19A34C3E9CC89AE6C3008A48">
    <w:name w:val="A1E695DA19A34C3E9CC89AE6C3008A48"/>
    <w:rsid w:val="00AF261B"/>
  </w:style>
  <w:style w:type="paragraph" w:customStyle="1" w:styleId="E218BEE2D7CC4BEBB1A4D3728D24889C">
    <w:name w:val="E218BEE2D7CC4BEBB1A4D3728D24889C"/>
    <w:rsid w:val="00AF261B"/>
  </w:style>
  <w:style w:type="paragraph" w:customStyle="1" w:styleId="F50407E7053749FE8C31F22C93DC796E">
    <w:name w:val="F50407E7053749FE8C31F22C93DC796E"/>
    <w:rsid w:val="00AF261B"/>
  </w:style>
  <w:style w:type="paragraph" w:customStyle="1" w:styleId="B01C0F83F3CD4845B94A64C82ACF4351">
    <w:name w:val="B01C0F83F3CD4845B94A64C82ACF4351"/>
    <w:rsid w:val="00AF261B"/>
  </w:style>
  <w:style w:type="paragraph" w:customStyle="1" w:styleId="EB2F615C6176477989D4C9C8A45C81D0">
    <w:name w:val="EB2F615C6176477989D4C9C8A45C81D0"/>
    <w:rsid w:val="00AF261B"/>
  </w:style>
  <w:style w:type="paragraph" w:customStyle="1" w:styleId="1446DFBC01CF4163ABD610FD05CDCB57">
    <w:name w:val="1446DFBC01CF4163ABD610FD05CDCB57"/>
    <w:rsid w:val="00AF261B"/>
  </w:style>
  <w:style w:type="paragraph" w:customStyle="1" w:styleId="37B61FCC1E384DEF92F7EE55035F002F">
    <w:name w:val="37B61FCC1E384DEF92F7EE55035F002F"/>
    <w:rsid w:val="00AF261B"/>
  </w:style>
  <w:style w:type="paragraph" w:customStyle="1" w:styleId="C9808ADAFDA94CB6874EE6A2B1D1EF5B">
    <w:name w:val="C9808ADAFDA94CB6874EE6A2B1D1EF5B"/>
    <w:rsid w:val="00AF261B"/>
  </w:style>
  <w:style w:type="paragraph" w:customStyle="1" w:styleId="1758F2F9368F4AB393F5997E82CC5B28">
    <w:name w:val="1758F2F9368F4AB393F5997E82CC5B28"/>
    <w:rsid w:val="00AF261B"/>
  </w:style>
  <w:style w:type="paragraph" w:customStyle="1" w:styleId="B24BEB4F07894B1BB16890C7B1841F95">
    <w:name w:val="B24BEB4F07894B1BB16890C7B1841F95"/>
    <w:rsid w:val="00AF261B"/>
  </w:style>
  <w:style w:type="paragraph" w:customStyle="1" w:styleId="B9E8AF8856D34F5099CBA196FA8C3F7D">
    <w:name w:val="B9E8AF8856D34F5099CBA196FA8C3F7D"/>
    <w:rsid w:val="00AF261B"/>
  </w:style>
  <w:style w:type="paragraph" w:customStyle="1" w:styleId="4A6A8CDB14BC40308F1F7121FCAACB7F">
    <w:name w:val="4A6A8CDB14BC40308F1F7121FCAACB7F"/>
    <w:rsid w:val="00AF261B"/>
  </w:style>
  <w:style w:type="paragraph" w:customStyle="1" w:styleId="05CB9508F0B54C8CB90C6DDDA7C0AE2F">
    <w:name w:val="05CB9508F0B54C8CB90C6DDDA7C0AE2F"/>
    <w:rsid w:val="00AF261B"/>
  </w:style>
  <w:style w:type="paragraph" w:customStyle="1" w:styleId="3AE0F478CBE64B81AD56614EB864F42B">
    <w:name w:val="3AE0F478CBE64B81AD56614EB864F42B"/>
    <w:rsid w:val="00AF261B"/>
  </w:style>
  <w:style w:type="paragraph" w:customStyle="1" w:styleId="49C253D59C064139AD7540B3914B530B">
    <w:name w:val="49C253D59C064139AD7540B3914B530B"/>
    <w:rsid w:val="00AF261B"/>
  </w:style>
  <w:style w:type="paragraph" w:customStyle="1" w:styleId="0118F566A5E941F39CDD48887AFB8870">
    <w:name w:val="0118F566A5E941F39CDD48887AFB8870"/>
    <w:rsid w:val="00AF261B"/>
  </w:style>
  <w:style w:type="paragraph" w:customStyle="1" w:styleId="230B863404744BF1B8C4F2E211B594F6">
    <w:name w:val="230B863404744BF1B8C4F2E211B594F6"/>
    <w:rsid w:val="00AF261B"/>
  </w:style>
  <w:style w:type="paragraph" w:customStyle="1" w:styleId="91B0642AC5234220AA42AAF8EF2B0675">
    <w:name w:val="91B0642AC5234220AA42AAF8EF2B0675"/>
    <w:rsid w:val="00AF261B"/>
  </w:style>
  <w:style w:type="paragraph" w:customStyle="1" w:styleId="D0CB0F9936B64C0395E10505598B29B1">
    <w:name w:val="D0CB0F9936B64C0395E10505598B29B1"/>
    <w:rsid w:val="00AF261B"/>
  </w:style>
  <w:style w:type="paragraph" w:customStyle="1" w:styleId="9EE1BFDE3F2F4A6AA59F696256B0FC8D">
    <w:name w:val="9EE1BFDE3F2F4A6AA59F696256B0FC8D"/>
    <w:rsid w:val="00AF261B"/>
  </w:style>
  <w:style w:type="paragraph" w:customStyle="1" w:styleId="3E62073E005D49E1B446889AD366159D">
    <w:name w:val="3E62073E005D49E1B446889AD366159D"/>
    <w:rsid w:val="00AF261B"/>
  </w:style>
  <w:style w:type="paragraph" w:customStyle="1" w:styleId="8CA071BE5B62406EB7E01D95E3BFD43A">
    <w:name w:val="8CA071BE5B62406EB7E01D95E3BFD43A"/>
    <w:rsid w:val="00AF261B"/>
  </w:style>
  <w:style w:type="paragraph" w:customStyle="1" w:styleId="4F19A2FE1E124AFC83442615D10744A7">
    <w:name w:val="4F19A2FE1E124AFC83442615D10744A7"/>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Marius Salagean</cp:lastModifiedBy>
  <cp:revision>7</cp:revision>
  <dcterms:created xsi:type="dcterms:W3CDTF">2022-03-07T10:03:00Z</dcterms:created>
  <dcterms:modified xsi:type="dcterms:W3CDTF">2023-02-20T15:35:00Z</dcterms:modified>
</cp:coreProperties>
</file>